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7211" w14:textId="77777777" w:rsidR="002D7897" w:rsidRDefault="00000000">
      <w:pPr>
        <w:jc w:val="center"/>
        <w:rPr>
          <w:b/>
          <w:caps/>
          <w:sz w:val="28"/>
          <w:lang w:eastAsia="ar-SA"/>
        </w:rPr>
      </w:pPr>
      <w:r>
        <w:rPr>
          <w:b/>
          <w:caps/>
          <w:sz w:val="28"/>
          <w:lang w:eastAsia="ar-SA"/>
        </w:rPr>
        <w:t>SKUODO rajono savivaldybės taryba</w:t>
      </w:r>
    </w:p>
    <w:p w14:paraId="2ED2D69C" w14:textId="77777777" w:rsidR="002D7897" w:rsidRDefault="002D7897">
      <w:pPr>
        <w:rPr>
          <w:caps/>
          <w:szCs w:val="24"/>
        </w:rPr>
      </w:pPr>
    </w:p>
    <w:p w14:paraId="697FEFBE" w14:textId="77777777" w:rsidR="002D7897" w:rsidRDefault="00000000">
      <w:pPr>
        <w:jc w:val="center"/>
        <w:rPr>
          <w:ins w:id="0" w:author="Sadauskienė, Dalia" w:date="2025-02-17T15:48:00Z" w16du:dateUtc="2025-02-17T13:48:00Z"/>
          <w:b/>
        </w:rPr>
      </w:pPr>
      <w:r>
        <w:rPr>
          <w:b/>
        </w:rPr>
        <w:t>SPRENDIMAS</w:t>
      </w:r>
    </w:p>
    <w:p w14:paraId="033B376E" w14:textId="62C8E4B6" w:rsidR="008B36FC" w:rsidRDefault="008B36FC">
      <w:pPr>
        <w:jc w:val="center"/>
        <w:rPr>
          <w:b/>
          <w:bCs/>
          <w:color w:val="212529"/>
          <w:szCs w:val="24"/>
          <w:lang w:eastAsia="lt-LT"/>
        </w:rPr>
      </w:pPr>
      <w:r>
        <w:rPr>
          <w:b/>
          <w:bCs/>
          <w:color w:val="212529"/>
          <w:szCs w:val="24"/>
          <w:lang w:eastAsia="lt-LT"/>
        </w:rPr>
        <w:t>DĖL ILGALAIKIO NEKILNOJAMOJO TURTO NUOMOS VIEŠO KONKURSO BŪDU</w:t>
      </w:r>
    </w:p>
    <w:p w14:paraId="6AAFFB51" w14:textId="77777777" w:rsidR="008B36FC" w:rsidRDefault="008B36FC">
      <w:pPr>
        <w:jc w:val="center"/>
        <w:rPr>
          <w:b/>
          <w:bCs/>
          <w:color w:val="212529"/>
          <w:szCs w:val="24"/>
          <w:lang w:eastAsia="lt-LT"/>
        </w:rPr>
      </w:pPr>
    </w:p>
    <w:p w14:paraId="64B6A753" w14:textId="77777777" w:rsidR="008B36FC" w:rsidRDefault="008B36FC">
      <w:pPr>
        <w:jc w:val="center"/>
        <w:rPr>
          <w:b/>
          <w:bCs/>
          <w:color w:val="212529"/>
          <w:szCs w:val="24"/>
          <w:lang w:eastAsia="lt-LT"/>
        </w:rPr>
      </w:pPr>
    </w:p>
    <w:p w14:paraId="2283CCB7" w14:textId="033A1DA5" w:rsidR="008B36FC" w:rsidRDefault="008B36FC">
      <w:pPr>
        <w:jc w:val="center"/>
        <w:rPr>
          <w:color w:val="00000A"/>
          <w:szCs w:val="24"/>
        </w:rPr>
      </w:pPr>
      <w:r>
        <w:rPr>
          <w:color w:val="00000A"/>
          <w:szCs w:val="24"/>
        </w:rPr>
        <w:t xml:space="preserve">2025 m. vasario </w:t>
      </w:r>
      <w:r w:rsidR="00E93E7A">
        <w:rPr>
          <w:color w:val="00000A"/>
          <w:szCs w:val="24"/>
        </w:rPr>
        <w:t>1</w:t>
      </w:r>
      <w:r w:rsidR="00766F48">
        <w:rPr>
          <w:color w:val="00000A"/>
          <w:szCs w:val="24"/>
        </w:rPr>
        <w:t>7</w:t>
      </w:r>
      <w:r w:rsidR="00E93E7A">
        <w:rPr>
          <w:color w:val="00000A"/>
          <w:szCs w:val="24"/>
        </w:rPr>
        <w:t xml:space="preserve"> </w:t>
      </w:r>
      <w:r>
        <w:rPr>
          <w:color w:val="00000A"/>
          <w:szCs w:val="24"/>
        </w:rPr>
        <w:t>d. Nr. T10-</w:t>
      </w:r>
      <w:r w:rsidR="00E93E7A">
        <w:rPr>
          <w:color w:val="00000A"/>
          <w:szCs w:val="24"/>
        </w:rPr>
        <w:t>41</w:t>
      </w:r>
    </w:p>
    <w:p w14:paraId="4EE9B345" w14:textId="1F33B969" w:rsidR="008B36FC" w:rsidRDefault="008B36FC">
      <w:pPr>
        <w:jc w:val="center"/>
        <w:rPr>
          <w:bCs/>
          <w:color w:val="00000A"/>
          <w:szCs w:val="24"/>
        </w:rPr>
      </w:pPr>
      <w:r>
        <w:rPr>
          <w:bCs/>
          <w:color w:val="00000A"/>
          <w:szCs w:val="24"/>
        </w:rPr>
        <w:t>Skuodas</w:t>
      </w:r>
    </w:p>
    <w:p w14:paraId="7AC9E6C9" w14:textId="77777777" w:rsidR="008B36FC" w:rsidRDefault="008B36FC">
      <w:pPr>
        <w:jc w:val="center"/>
        <w:rPr>
          <w:bCs/>
          <w:color w:val="00000A"/>
          <w:szCs w:val="24"/>
        </w:rPr>
      </w:pPr>
    </w:p>
    <w:p w14:paraId="71261B74" w14:textId="77777777" w:rsidR="008B36FC" w:rsidRPr="008B36FC" w:rsidRDefault="008B36FC">
      <w:pPr>
        <w:jc w:val="center"/>
        <w:rPr>
          <w:bCs/>
        </w:rPr>
      </w:pPr>
    </w:p>
    <w:p w14:paraId="448B0CA1" w14:textId="77777777" w:rsidR="002D7897" w:rsidRDefault="00000000">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w:t>
      </w:r>
      <w:bookmarkStart w:id="1" w:name="_Hlk184807897"/>
      <w:r>
        <w:rPr>
          <w:color w:val="212529"/>
          <w:szCs w:val="24"/>
          <w:lang w:eastAsia="lt-LT"/>
        </w:rPr>
        <w:t xml:space="preserve">vietos savivaldos įstatymo </w:t>
      </w:r>
      <w:bookmarkStart w:id="2" w:name="_Hlk184807881"/>
      <w:bookmarkEnd w:id="1"/>
      <w:r>
        <w:rPr>
          <w:color w:val="212529"/>
          <w:szCs w:val="24"/>
          <w:lang w:eastAsia="lt-LT"/>
        </w:rPr>
        <w:t xml:space="preserve">6 straipsnio 3 punktu, 15 straipsnio 2 dalies 19 punktu, Lietuvos Respublikos valstybės ir savivaldybių turto valdymo, naudojimo ir disponavimo juo įstatymo </w:t>
      </w:r>
      <w:bookmarkEnd w:id="2"/>
      <w:r>
        <w:rPr>
          <w:color w:val="212529"/>
          <w:szCs w:val="24"/>
          <w:lang w:eastAsia="lt-LT"/>
        </w:rPr>
        <w:t xml:space="preserve">8 straipsnio 1 dalies 1 punktu, 15 straipsnio 1 dalimi, Skuodo rajono savivaldybės tarybos 2021 m. gegužės 27 d. sprendimu Nr. T9-111 „Dėl Skuodo rajono  savivaldybės materialiojo turto nuomos tvarkos aprašo patvirtinimo“ patvirtinto Skuodo rajono  savivaldybės materialiojo turto nuomos tvarkos aprašo 9 punktu, Skuodo rajono savivaldybės tarybos 2015 m. vasario 19 d. sprendimu Nr. T9-31 „Dėl Nuompinigių už savivaldybės materialiojo turto nuomą skaičiavimo taisyklių patvirtinimo“ patvirtintomis Nuompinigių už savivaldybės materialiojo turto nuomą skaičiavimo taisyklėmis, Skuodo rajono savivaldybės taryba </w:t>
      </w:r>
      <w:r>
        <w:rPr>
          <w:color w:val="212529"/>
          <w:spacing w:val="40"/>
          <w:szCs w:val="24"/>
          <w:lang w:eastAsia="lt-LT"/>
        </w:rPr>
        <w:t>nusprendži</w:t>
      </w:r>
      <w:r>
        <w:rPr>
          <w:color w:val="212529"/>
          <w:szCs w:val="24"/>
          <w:lang w:eastAsia="lt-LT"/>
        </w:rPr>
        <w:t>a:</w:t>
      </w:r>
    </w:p>
    <w:p w14:paraId="257058BA" w14:textId="77777777" w:rsidR="002D7897" w:rsidRDefault="00000000">
      <w:pPr>
        <w:pStyle w:val="Sraopastraipa"/>
        <w:numPr>
          <w:ilvl w:val="0"/>
          <w:numId w:val="8"/>
        </w:numPr>
        <w:shd w:val="clear" w:color="auto" w:fill="FFFFFF"/>
        <w:tabs>
          <w:tab w:val="left" w:pos="1276"/>
          <w:tab w:val="left" w:pos="1418"/>
          <w:tab w:val="left" w:pos="1560"/>
          <w:tab w:val="left" w:pos="1985"/>
        </w:tabs>
        <w:ind w:left="0" w:firstLine="1247"/>
        <w:jc w:val="both"/>
        <w:rPr>
          <w:color w:val="212529"/>
          <w:szCs w:val="24"/>
          <w:lang w:val="lt-LT" w:eastAsia="lt-LT"/>
        </w:rPr>
      </w:pPr>
      <w:r>
        <w:rPr>
          <w:color w:val="212529"/>
          <w:szCs w:val="24"/>
          <w:lang w:val="lt-LT" w:eastAsia="lt-LT"/>
        </w:rPr>
        <w:t>Leisti Skuodo rajono savivaldybės administracijai išnuomoti Skuodo rajono savivaldybei nuosavybės teise priklausantį ilgalaikį materialųjį turtą – patalpas 1-44, 1-45, 1-46, 1-47, 1-48, 1-52, 1-42, esančias pastate – kultūros namuose su kontora ir gydymo paskirties patalpomis, unikalus Nr. 4400-2910-1720, adresu</w:t>
      </w:r>
      <w:bookmarkStart w:id="3" w:name="_Hlk184808129"/>
      <w:r>
        <w:rPr>
          <w:color w:val="212529"/>
          <w:szCs w:val="24"/>
          <w:lang w:val="lt-LT" w:eastAsia="lt-LT"/>
        </w:rPr>
        <w:t xml:space="preserve">: S. Daukanto g. 59, Lenkimų mstl., Skuodo r. sav., </w:t>
      </w:r>
      <w:bookmarkEnd w:id="3"/>
      <w:r>
        <w:rPr>
          <w:color w:val="212529"/>
          <w:szCs w:val="24"/>
          <w:lang w:val="lt-LT" w:eastAsia="lt-LT"/>
        </w:rPr>
        <w:t>kurių bendras plotas 80,37 kv. m, iš jų 30,34 kv. m – bendro naudojimo, viešo konkurso būdu 10 metų laikotarpiui, odontologijos paslaugoms teikti.</w:t>
      </w:r>
    </w:p>
    <w:p w14:paraId="6208A20C" w14:textId="77777777" w:rsidR="002D7897" w:rsidRDefault="00000000">
      <w:pPr>
        <w:pStyle w:val="Sraopastraipa"/>
        <w:numPr>
          <w:ilvl w:val="0"/>
          <w:numId w:val="8"/>
        </w:numPr>
        <w:rPr>
          <w:color w:val="212529"/>
          <w:szCs w:val="24"/>
          <w:lang w:val="lt-LT" w:eastAsia="lt-LT"/>
        </w:rPr>
      </w:pPr>
      <w:r>
        <w:rPr>
          <w:color w:val="212529"/>
          <w:szCs w:val="24"/>
          <w:lang w:val="lt-LT" w:eastAsia="lt-LT"/>
        </w:rPr>
        <w:t>Nustatyti pradinę patalpų nuomos kainą 86,62 Eur per mėnesį.</w:t>
      </w:r>
    </w:p>
    <w:p w14:paraId="003D9555" w14:textId="77777777" w:rsidR="002D7897" w:rsidRDefault="00000000">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Pavesti Skuodo rajono savivaldybės administracijos direktorei Levutei Staniuvienei organizuoti viešą konkursą sprendimo 1 punkte nurodyto turto nuomai.</w:t>
      </w:r>
    </w:p>
    <w:p w14:paraId="559691BA" w14:textId="77777777" w:rsidR="002D7897" w:rsidRDefault="00000000">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Įpareigoti Skuodo rajono savivaldybės administracijos direktorę Levutę Staniuvienę su konkurso laimėtoju pasirašyti sprendimo 1 punkte nurodyto turto nuomos sutartį bei negyvenamųjų patalpų perdavimo–priėmimo aktą.</w:t>
      </w:r>
    </w:p>
    <w:p w14:paraId="0C618117" w14:textId="77777777" w:rsidR="002D7897" w:rsidRDefault="00000000">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3A1FC2A" w14:textId="77777777" w:rsidR="002D7897" w:rsidRDefault="002D7897">
      <w:pPr>
        <w:jc w:val="both"/>
        <w:rPr>
          <w:szCs w:val="24"/>
        </w:rPr>
      </w:pPr>
    </w:p>
    <w:p w14:paraId="4853A290" w14:textId="77777777" w:rsidR="002D7897" w:rsidRDefault="002D789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B36FC" w14:paraId="4304FCF5" w14:textId="77777777" w:rsidTr="008B36FC">
        <w:tc>
          <w:tcPr>
            <w:tcW w:w="4814" w:type="dxa"/>
          </w:tcPr>
          <w:p w14:paraId="284C6B5B" w14:textId="38ED816D" w:rsidR="008B36FC" w:rsidRDefault="008B36FC" w:rsidP="008B36FC">
            <w:pPr>
              <w:tabs>
                <w:tab w:val="left" w:pos="7044"/>
              </w:tabs>
              <w:ind w:hanging="120"/>
              <w:jc w:val="both"/>
            </w:pPr>
            <w:r>
              <w:t>Savivaldybės meras</w:t>
            </w:r>
          </w:p>
        </w:tc>
        <w:tc>
          <w:tcPr>
            <w:tcW w:w="4814" w:type="dxa"/>
          </w:tcPr>
          <w:p w14:paraId="16BF469F" w14:textId="77777777" w:rsidR="008B36FC" w:rsidRDefault="008B36FC">
            <w:pPr>
              <w:tabs>
                <w:tab w:val="left" w:pos="7044"/>
              </w:tabs>
              <w:jc w:val="both"/>
            </w:pPr>
          </w:p>
        </w:tc>
      </w:tr>
    </w:tbl>
    <w:p w14:paraId="4B9036D8" w14:textId="53D13390" w:rsidR="002D7897" w:rsidRDefault="002D7897">
      <w:pPr>
        <w:tabs>
          <w:tab w:val="left" w:pos="7044"/>
        </w:tabs>
        <w:jc w:val="both"/>
      </w:pPr>
    </w:p>
    <w:p w14:paraId="7694CFB6" w14:textId="77777777" w:rsidR="002D7897" w:rsidRDefault="002D7897">
      <w:pPr>
        <w:jc w:val="both"/>
      </w:pPr>
    </w:p>
    <w:p w14:paraId="45F171C0" w14:textId="77777777" w:rsidR="002D7897" w:rsidRDefault="002D7897">
      <w:pPr>
        <w:jc w:val="both"/>
      </w:pPr>
    </w:p>
    <w:p w14:paraId="5AA5BDAC" w14:textId="77777777" w:rsidR="002D7897" w:rsidRDefault="002D7897">
      <w:pPr>
        <w:tabs>
          <w:tab w:val="left" w:pos="2784"/>
        </w:tabs>
      </w:pPr>
    </w:p>
    <w:p w14:paraId="236A510B" w14:textId="77777777" w:rsidR="002D7897" w:rsidRDefault="002D7897">
      <w:pPr>
        <w:tabs>
          <w:tab w:val="left" w:pos="2784"/>
        </w:tabs>
      </w:pPr>
    </w:p>
    <w:p w14:paraId="37A6C71B" w14:textId="77777777" w:rsidR="002D7897" w:rsidRDefault="002D7897">
      <w:pPr>
        <w:tabs>
          <w:tab w:val="left" w:pos="2784"/>
        </w:tabs>
      </w:pPr>
    </w:p>
    <w:p w14:paraId="14313778" w14:textId="77777777" w:rsidR="002D7897" w:rsidRDefault="002D7897">
      <w:pPr>
        <w:tabs>
          <w:tab w:val="left" w:pos="2784"/>
        </w:tabs>
      </w:pPr>
    </w:p>
    <w:p w14:paraId="3E3FF143" w14:textId="77777777" w:rsidR="002D7897" w:rsidRDefault="002D7897">
      <w:pPr>
        <w:tabs>
          <w:tab w:val="left" w:pos="2784"/>
        </w:tabs>
      </w:pPr>
    </w:p>
    <w:p w14:paraId="3617614C" w14:textId="77777777" w:rsidR="002D7897" w:rsidRDefault="002D7897">
      <w:pPr>
        <w:tabs>
          <w:tab w:val="left" w:pos="2784"/>
        </w:tabs>
      </w:pPr>
    </w:p>
    <w:p w14:paraId="6AC5F683" w14:textId="77777777" w:rsidR="002D7897" w:rsidRDefault="002D7897">
      <w:pPr>
        <w:tabs>
          <w:tab w:val="left" w:pos="2784"/>
        </w:tabs>
      </w:pPr>
    </w:p>
    <w:p w14:paraId="478EDD06" w14:textId="77777777" w:rsidR="002D7897" w:rsidRDefault="00000000">
      <w:pPr>
        <w:tabs>
          <w:tab w:val="left" w:pos="2784"/>
        </w:tabs>
      </w:pPr>
      <w:r>
        <w:t xml:space="preserve">Elena Žukauskaitė, tel. +370 440 </w:t>
      </w:r>
      <w:r>
        <w:rPr>
          <w:lang w:eastAsia="de-DE"/>
        </w:rPr>
        <w:t>73 992</w:t>
      </w:r>
    </w:p>
    <w:p w14:paraId="4EC21C80" w14:textId="77777777" w:rsidR="002D7897" w:rsidRDefault="002D7897">
      <w:pPr>
        <w:tabs>
          <w:tab w:val="left" w:pos="7665"/>
        </w:tabs>
        <w:spacing w:line="259" w:lineRule="auto"/>
        <w:ind w:left="6480"/>
      </w:pPr>
    </w:p>
    <w:sectPr w:rsidR="002D789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21210" w14:textId="77777777" w:rsidR="00EF5F87" w:rsidRDefault="00EF5F87">
      <w:r>
        <w:separator/>
      </w:r>
    </w:p>
  </w:endnote>
  <w:endnote w:type="continuationSeparator" w:id="0">
    <w:p w14:paraId="228D96D2" w14:textId="77777777" w:rsidR="00EF5F87" w:rsidRDefault="00EF5F87">
      <w:r>
        <w:continuationSeparator/>
      </w:r>
    </w:p>
  </w:endnote>
  <w:endnote w:type="continuationNotice" w:id="1">
    <w:p w14:paraId="1C5DEBEB" w14:textId="77777777" w:rsidR="00EF5F87" w:rsidRDefault="00EF5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D3E1C" w14:textId="77777777" w:rsidR="00EF5F87" w:rsidRDefault="00EF5F87">
      <w:r>
        <w:separator/>
      </w:r>
    </w:p>
  </w:footnote>
  <w:footnote w:type="continuationSeparator" w:id="0">
    <w:p w14:paraId="4773BDE6" w14:textId="77777777" w:rsidR="00EF5F87" w:rsidRDefault="00EF5F87">
      <w:r>
        <w:continuationSeparator/>
      </w:r>
    </w:p>
  </w:footnote>
  <w:footnote w:type="continuationNotice" w:id="1">
    <w:p w14:paraId="0EA6FE4B" w14:textId="77777777" w:rsidR="00EF5F87" w:rsidRDefault="00EF5F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B7670" w14:textId="77777777" w:rsidR="002D7897" w:rsidRDefault="0000000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F634D"/>
    <w:multiLevelType w:val="hybridMultilevel"/>
    <w:tmpl w:val="9F506FD6"/>
    <w:lvl w:ilvl="0" w:tplc="DEB2ED4A">
      <w:start w:val="1"/>
      <w:numFmt w:val="decimal"/>
      <w:lvlText w:val="%1."/>
      <w:lvlJc w:val="left"/>
      <w:pPr>
        <w:ind w:left="1211" w:hanging="360"/>
      </w:pPr>
      <w:rPr>
        <w:rFonts w:hint="default"/>
      </w:rPr>
    </w:lvl>
    <w:lvl w:ilvl="1" w:tplc="B900B6FC">
      <w:start w:val="1"/>
      <w:numFmt w:val="lowerLetter"/>
      <w:lvlText w:val="%2."/>
      <w:lvlJc w:val="left"/>
      <w:pPr>
        <w:ind w:left="1931" w:hanging="360"/>
      </w:pPr>
    </w:lvl>
    <w:lvl w:ilvl="2" w:tplc="62D061A6">
      <w:start w:val="1"/>
      <w:numFmt w:val="lowerRoman"/>
      <w:lvlText w:val="%3."/>
      <w:lvlJc w:val="right"/>
      <w:pPr>
        <w:ind w:left="2651" w:hanging="180"/>
      </w:pPr>
    </w:lvl>
    <w:lvl w:ilvl="3" w:tplc="AB101AAA">
      <w:start w:val="1"/>
      <w:numFmt w:val="decimal"/>
      <w:lvlText w:val="%4."/>
      <w:lvlJc w:val="left"/>
      <w:pPr>
        <w:ind w:left="3371" w:hanging="360"/>
      </w:pPr>
    </w:lvl>
    <w:lvl w:ilvl="4" w:tplc="2EA03504">
      <w:start w:val="1"/>
      <w:numFmt w:val="lowerLetter"/>
      <w:lvlText w:val="%5."/>
      <w:lvlJc w:val="left"/>
      <w:pPr>
        <w:ind w:left="4091" w:hanging="360"/>
      </w:pPr>
    </w:lvl>
    <w:lvl w:ilvl="5" w:tplc="456A772A">
      <w:start w:val="1"/>
      <w:numFmt w:val="lowerRoman"/>
      <w:lvlText w:val="%6."/>
      <w:lvlJc w:val="right"/>
      <w:pPr>
        <w:ind w:left="4811" w:hanging="180"/>
      </w:pPr>
    </w:lvl>
    <w:lvl w:ilvl="6" w:tplc="EEE6984A">
      <w:start w:val="1"/>
      <w:numFmt w:val="decimal"/>
      <w:lvlText w:val="%7."/>
      <w:lvlJc w:val="left"/>
      <w:pPr>
        <w:ind w:left="5531" w:hanging="360"/>
      </w:pPr>
    </w:lvl>
    <w:lvl w:ilvl="7" w:tplc="DD3CC922">
      <w:start w:val="1"/>
      <w:numFmt w:val="lowerLetter"/>
      <w:lvlText w:val="%8."/>
      <w:lvlJc w:val="left"/>
      <w:pPr>
        <w:ind w:left="6251" w:hanging="360"/>
      </w:pPr>
    </w:lvl>
    <w:lvl w:ilvl="8" w:tplc="B78CF6AA">
      <w:start w:val="1"/>
      <w:numFmt w:val="lowerRoman"/>
      <w:lvlText w:val="%9."/>
      <w:lvlJc w:val="right"/>
      <w:pPr>
        <w:ind w:left="6971" w:hanging="180"/>
      </w:pPr>
    </w:lvl>
  </w:abstractNum>
  <w:abstractNum w:abstractNumId="1" w15:restartNumberingAfterBreak="0">
    <w:nsid w:val="2336792B"/>
    <w:multiLevelType w:val="hybridMultilevel"/>
    <w:tmpl w:val="7D04A222"/>
    <w:lvl w:ilvl="0" w:tplc="98963484">
      <w:start w:val="1"/>
      <w:numFmt w:val="decimal"/>
      <w:lvlText w:val="%1."/>
      <w:lvlJc w:val="left"/>
      <w:pPr>
        <w:ind w:left="1607" w:hanging="360"/>
      </w:pPr>
      <w:rPr>
        <w:rFonts w:hint="default"/>
      </w:rPr>
    </w:lvl>
    <w:lvl w:ilvl="1" w:tplc="FA88E374">
      <w:start w:val="1"/>
      <w:numFmt w:val="lowerLetter"/>
      <w:lvlText w:val="%2."/>
      <w:lvlJc w:val="left"/>
      <w:pPr>
        <w:ind w:left="2327" w:hanging="360"/>
      </w:pPr>
    </w:lvl>
    <w:lvl w:ilvl="2" w:tplc="91C0FE7C">
      <w:start w:val="1"/>
      <w:numFmt w:val="lowerRoman"/>
      <w:lvlText w:val="%3."/>
      <w:lvlJc w:val="right"/>
      <w:pPr>
        <w:ind w:left="3047" w:hanging="180"/>
      </w:pPr>
    </w:lvl>
    <w:lvl w:ilvl="3" w:tplc="A596F8F6">
      <w:start w:val="1"/>
      <w:numFmt w:val="decimal"/>
      <w:lvlText w:val="%4."/>
      <w:lvlJc w:val="left"/>
      <w:pPr>
        <w:ind w:left="3767" w:hanging="360"/>
      </w:pPr>
    </w:lvl>
    <w:lvl w:ilvl="4" w:tplc="BA4EF2B8">
      <w:start w:val="1"/>
      <w:numFmt w:val="lowerLetter"/>
      <w:lvlText w:val="%5."/>
      <w:lvlJc w:val="left"/>
      <w:pPr>
        <w:ind w:left="4487" w:hanging="360"/>
      </w:pPr>
    </w:lvl>
    <w:lvl w:ilvl="5" w:tplc="08809260">
      <w:start w:val="1"/>
      <w:numFmt w:val="lowerRoman"/>
      <w:lvlText w:val="%6."/>
      <w:lvlJc w:val="right"/>
      <w:pPr>
        <w:ind w:left="5207" w:hanging="180"/>
      </w:pPr>
    </w:lvl>
    <w:lvl w:ilvl="6" w:tplc="DFE4CDAA">
      <w:start w:val="1"/>
      <w:numFmt w:val="decimal"/>
      <w:lvlText w:val="%7."/>
      <w:lvlJc w:val="left"/>
      <w:pPr>
        <w:ind w:left="5927" w:hanging="360"/>
      </w:pPr>
    </w:lvl>
    <w:lvl w:ilvl="7" w:tplc="8A94AF9E">
      <w:start w:val="1"/>
      <w:numFmt w:val="lowerLetter"/>
      <w:lvlText w:val="%8."/>
      <w:lvlJc w:val="left"/>
      <w:pPr>
        <w:ind w:left="6647" w:hanging="360"/>
      </w:pPr>
    </w:lvl>
    <w:lvl w:ilvl="8" w:tplc="D0922CD4">
      <w:start w:val="1"/>
      <w:numFmt w:val="lowerRoman"/>
      <w:lvlText w:val="%9."/>
      <w:lvlJc w:val="right"/>
      <w:pPr>
        <w:ind w:left="7367" w:hanging="180"/>
      </w:pPr>
    </w:lvl>
  </w:abstractNum>
  <w:abstractNum w:abstractNumId="2" w15:restartNumberingAfterBreak="0">
    <w:nsid w:val="35D85D1A"/>
    <w:multiLevelType w:val="hybridMultilevel"/>
    <w:tmpl w:val="0CC42BC2"/>
    <w:lvl w:ilvl="0" w:tplc="0AC80E0C">
      <w:start w:val="1"/>
      <w:numFmt w:val="decimal"/>
      <w:lvlText w:val="%1."/>
      <w:lvlJc w:val="left"/>
      <w:pPr>
        <w:ind w:left="1607" w:hanging="360"/>
      </w:pPr>
      <w:rPr>
        <w:rFonts w:hint="default"/>
      </w:rPr>
    </w:lvl>
    <w:lvl w:ilvl="1" w:tplc="5D7027E8">
      <w:start w:val="1"/>
      <w:numFmt w:val="lowerLetter"/>
      <w:lvlText w:val="%2."/>
      <w:lvlJc w:val="left"/>
      <w:pPr>
        <w:ind w:left="2327" w:hanging="360"/>
      </w:pPr>
    </w:lvl>
    <w:lvl w:ilvl="2" w:tplc="43265D6E">
      <w:start w:val="1"/>
      <w:numFmt w:val="lowerRoman"/>
      <w:lvlText w:val="%3."/>
      <w:lvlJc w:val="right"/>
      <w:pPr>
        <w:ind w:left="3047" w:hanging="180"/>
      </w:pPr>
    </w:lvl>
    <w:lvl w:ilvl="3" w:tplc="9886B1AE">
      <w:start w:val="1"/>
      <w:numFmt w:val="decimal"/>
      <w:lvlText w:val="%4."/>
      <w:lvlJc w:val="left"/>
      <w:pPr>
        <w:ind w:left="3767" w:hanging="360"/>
      </w:pPr>
    </w:lvl>
    <w:lvl w:ilvl="4" w:tplc="E91ECB2A">
      <w:start w:val="1"/>
      <w:numFmt w:val="lowerLetter"/>
      <w:lvlText w:val="%5."/>
      <w:lvlJc w:val="left"/>
      <w:pPr>
        <w:ind w:left="4487" w:hanging="360"/>
      </w:pPr>
    </w:lvl>
    <w:lvl w:ilvl="5" w:tplc="9FB2F670">
      <w:start w:val="1"/>
      <w:numFmt w:val="lowerRoman"/>
      <w:lvlText w:val="%6."/>
      <w:lvlJc w:val="right"/>
      <w:pPr>
        <w:ind w:left="5207" w:hanging="180"/>
      </w:pPr>
    </w:lvl>
    <w:lvl w:ilvl="6" w:tplc="A7C01416">
      <w:start w:val="1"/>
      <w:numFmt w:val="decimal"/>
      <w:lvlText w:val="%7."/>
      <w:lvlJc w:val="left"/>
      <w:pPr>
        <w:ind w:left="5927" w:hanging="360"/>
      </w:pPr>
    </w:lvl>
    <w:lvl w:ilvl="7" w:tplc="EAF8E20E">
      <w:start w:val="1"/>
      <w:numFmt w:val="lowerLetter"/>
      <w:lvlText w:val="%8."/>
      <w:lvlJc w:val="left"/>
      <w:pPr>
        <w:ind w:left="6647" w:hanging="360"/>
      </w:pPr>
    </w:lvl>
    <w:lvl w:ilvl="8" w:tplc="D5A22D4C">
      <w:start w:val="1"/>
      <w:numFmt w:val="lowerRoman"/>
      <w:lvlText w:val="%9."/>
      <w:lvlJc w:val="right"/>
      <w:pPr>
        <w:ind w:left="7367" w:hanging="180"/>
      </w:pPr>
    </w:lvl>
  </w:abstractNum>
  <w:abstractNum w:abstractNumId="3" w15:restartNumberingAfterBreak="0">
    <w:nsid w:val="48AF171B"/>
    <w:multiLevelType w:val="hybridMultilevel"/>
    <w:tmpl w:val="25CE9530"/>
    <w:lvl w:ilvl="0" w:tplc="C23E37C2">
      <w:start w:val="1"/>
      <w:numFmt w:val="decimal"/>
      <w:lvlText w:val="%1."/>
      <w:lvlJc w:val="left"/>
      <w:pPr>
        <w:ind w:left="1260" w:hanging="360"/>
      </w:pPr>
    </w:lvl>
    <w:lvl w:ilvl="1" w:tplc="7FE4BAFC">
      <w:start w:val="1"/>
      <w:numFmt w:val="lowerLetter"/>
      <w:lvlText w:val="%2."/>
      <w:lvlJc w:val="left"/>
      <w:pPr>
        <w:ind w:left="1980" w:hanging="360"/>
      </w:pPr>
    </w:lvl>
    <w:lvl w:ilvl="2" w:tplc="E6F86884">
      <w:start w:val="1"/>
      <w:numFmt w:val="lowerRoman"/>
      <w:lvlText w:val="%3."/>
      <w:lvlJc w:val="right"/>
      <w:pPr>
        <w:ind w:left="2700" w:hanging="180"/>
      </w:pPr>
    </w:lvl>
    <w:lvl w:ilvl="3" w:tplc="0F14F034">
      <w:start w:val="1"/>
      <w:numFmt w:val="decimal"/>
      <w:lvlText w:val="%4."/>
      <w:lvlJc w:val="left"/>
      <w:pPr>
        <w:ind w:left="3420" w:hanging="360"/>
      </w:pPr>
    </w:lvl>
    <w:lvl w:ilvl="4" w:tplc="86CEFECE">
      <w:start w:val="1"/>
      <w:numFmt w:val="lowerLetter"/>
      <w:lvlText w:val="%5."/>
      <w:lvlJc w:val="left"/>
      <w:pPr>
        <w:ind w:left="4140" w:hanging="360"/>
      </w:pPr>
    </w:lvl>
    <w:lvl w:ilvl="5" w:tplc="DC1A8684">
      <w:start w:val="1"/>
      <w:numFmt w:val="lowerRoman"/>
      <w:lvlText w:val="%6."/>
      <w:lvlJc w:val="right"/>
      <w:pPr>
        <w:ind w:left="4860" w:hanging="180"/>
      </w:pPr>
    </w:lvl>
    <w:lvl w:ilvl="6" w:tplc="E5AA4F6C">
      <w:start w:val="1"/>
      <w:numFmt w:val="decimal"/>
      <w:lvlText w:val="%7."/>
      <w:lvlJc w:val="left"/>
      <w:pPr>
        <w:ind w:left="5580" w:hanging="360"/>
      </w:pPr>
    </w:lvl>
    <w:lvl w:ilvl="7" w:tplc="6F80DD54">
      <w:start w:val="1"/>
      <w:numFmt w:val="lowerLetter"/>
      <w:lvlText w:val="%8."/>
      <w:lvlJc w:val="left"/>
      <w:pPr>
        <w:ind w:left="6300" w:hanging="360"/>
      </w:pPr>
    </w:lvl>
    <w:lvl w:ilvl="8" w:tplc="A256528A">
      <w:start w:val="1"/>
      <w:numFmt w:val="lowerRoman"/>
      <w:lvlText w:val="%9."/>
      <w:lvlJc w:val="right"/>
      <w:pPr>
        <w:ind w:left="7020" w:hanging="180"/>
      </w:pPr>
    </w:lvl>
  </w:abstractNum>
  <w:abstractNum w:abstractNumId="4" w15:restartNumberingAfterBreak="0">
    <w:nsid w:val="48CC6E5D"/>
    <w:multiLevelType w:val="hybridMultilevel"/>
    <w:tmpl w:val="78107D00"/>
    <w:lvl w:ilvl="0" w:tplc="111A5126">
      <w:start w:val="1"/>
      <w:numFmt w:val="decimal"/>
      <w:lvlText w:val="%1."/>
      <w:lvlJc w:val="left"/>
      <w:pPr>
        <w:ind w:left="1211" w:hanging="360"/>
      </w:pPr>
      <w:rPr>
        <w:rFonts w:hint="default"/>
      </w:rPr>
    </w:lvl>
    <w:lvl w:ilvl="1" w:tplc="A70AA92E">
      <w:start w:val="1"/>
      <w:numFmt w:val="lowerLetter"/>
      <w:lvlText w:val="%2."/>
      <w:lvlJc w:val="left"/>
      <w:pPr>
        <w:ind w:left="1931" w:hanging="360"/>
      </w:pPr>
    </w:lvl>
    <w:lvl w:ilvl="2" w:tplc="B6FED4E8">
      <w:start w:val="1"/>
      <w:numFmt w:val="lowerRoman"/>
      <w:lvlText w:val="%3."/>
      <w:lvlJc w:val="right"/>
      <w:pPr>
        <w:ind w:left="2651" w:hanging="180"/>
      </w:pPr>
    </w:lvl>
    <w:lvl w:ilvl="3" w:tplc="5E62690A">
      <w:start w:val="1"/>
      <w:numFmt w:val="decimal"/>
      <w:lvlText w:val="%4."/>
      <w:lvlJc w:val="left"/>
      <w:pPr>
        <w:ind w:left="3371" w:hanging="360"/>
      </w:pPr>
    </w:lvl>
    <w:lvl w:ilvl="4" w:tplc="2FB6DACA">
      <w:start w:val="1"/>
      <w:numFmt w:val="lowerLetter"/>
      <w:lvlText w:val="%5."/>
      <w:lvlJc w:val="left"/>
      <w:pPr>
        <w:ind w:left="4091" w:hanging="360"/>
      </w:pPr>
    </w:lvl>
    <w:lvl w:ilvl="5" w:tplc="2B0CD9E2">
      <w:start w:val="1"/>
      <w:numFmt w:val="lowerRoman"/>
      <w:lvlText w:val="%6."/>
      <w:lvlJc w:val="right"/>
      <w:pPr>
        <w:ind w:left="4811" w:hanging="180"/>
      </w:pPr>
    </w:lvl>
    <w:lvl w:ilvl="6" w:tplc="4AD0A5C4">
      <w:start w:val="1"/>
      <w:numFmt w:val="decimal"/>
      <w:lvlText w:val="%7."/>
      <w:lvlJc w:val="left"/>
      <w:pPr>
        <w:ind w:left="5531" w:hanging="360"/>
      </w:pPr>
    </w:lvl>
    <w:lvl w:ilvl="7" w:tplc="F53C982E">
      <w:start w:val="1"/>
      <w:numFmt w:val="lowerLetter"/>
      <w:lvlText w:val="%8."/>
      <w:lvlJc w:val="left"/>
      <w:pPr>
        <w:ind w:left="6251" w:hanging="360"/>
      </w:pPr>
    </w:lvl>
    <w:lvl w:ilvl="8" w:tplc="A6F6AFD8">
      <w:start w:val="1"/>
      <w:numFmt w:val="lowerRoman"/>
      <w:lvlText w:val="%9."/>
      <w:lvlJc w:val="right"/>
      <w:pPr>
        <w:ind w:left="6971" w:hanging="180"/>
      </w:pPr>
    </w:lvl>
  </w:abstractNum>
  <w:abstractNum w:abstractNumId="5" w15:restartNumberingAfterBreak="0">
    <w:nsid w:val="672F427E"/>
    <w:multiLevelType w:val="multilevel"/>
    <w:tmpl w:val="50428B2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7ED21AB"/>
    <w:multiLevelType w:val="hybridMultilevel"/>
    <w:tmpl w:val="9CFAB7B4"/>
    <w:lvl w:ilvl="0" w:tplc="ED30CA5C">
      <w:start w:val="3"/>
      <w:numFmt w:val="decimal"/>
      <w:lvlText w:val="%1."/>
      <w:lvlJc w:val="left"/>
      <w:pPr>
        <w:ind w:left="1211" w:hanging="360"/>
      </w:pPr>
      <w:rPr>
        <w:rFonts w:hint="default"/>
        <w:b/>
      </w:rPr>
    </w:lvl>
    <w:lvl w:ilvl="1" w:tplc="A50A1CD2">
      <w:start w:val="1"/>
      <w:numFmt w:val="lowerLetter"/>
      <w:lvlText w:val="%2."/>
      <w:lvlJc w:val="left"/>
      <w:pPr>
        <w:ind w:left="1931" w:hanging="360"/>
      </w:pPr>
    </w:lvl>
    <w:lvl w:ilvl="2" w:tplc="F9723CCA">
      <w:start w:val="1"/>
      <w:numFmt w:val="lowerRoman"/>
      <w:lvlText w:val="%3."/>
      <w:lvlJc w:val="right"/>
      <w:pPr>
        <w:ind w:left="2651" w:hanging="180"/>
      </w:pPr>
    </w:lvl>
    <w:lvl w:ilvl="3" w:tplc="A64AE3AE">
      <w:start w:val="1"/>
      <w:numFmt w:val="decimal"/>
      <w:lvlText w:val="%4."/>
      <w:lvlJc w:val="left"/>
      <w:pPr>
        <w:ind w:left="3371" w:hanging="360"/>
      </w:pPr>
    </w:lvl>
    <w:lvl w:ilvl="4" w:tplc="0EE6CA10">
      <w:start w:val="1"/>
      <w:numFmt w:val="lowerLetter"/>
      <w:lvlText w:val="%5."/>
      <w:lvlJc w:val="left"/>
      <w:pPr>
        <w:ind w:left="4091" w:hanging="360"/>
      </w:pPr>
    </w:lvl>
    <w:lvl w:ilvl="5" w:tplc="6BC61386">
      <w:start w:val="1"/>
      <w:numFmt w:val="lowerRoman"/>
      <w:lvlText w:val="%6."/>
      <w:lvlJc w:val="right"/>
      <w:pPr>
        <w:ind w:left="4811" w:hanging="180"/>
      </w:pPr>
    </w:lvl>
    <w:lvl w:ilvl="6" w:tplc="66680B52">
      <w:start w:val="1"/>
      <w:numFmt w:val="decimal"/>
      <w:lvlText w:val="%7."/>
      <w:lvlJc w:val="left"/>
      <w:pPr>
        <w:ind w:left="5531" w:hanging="360"/>
      </w:pPr>
    </w:lvl>
    <w:lvl w:ilvl="7" w:tplc="BDE44AEC">
      <w:start w:val="1"/>
      <w:numFmt w:val="lowerLetter"/>
      <w:lvlText w:val="%8."/>
      <w:lvlJc w:val="left"/>
      <w:pPr>
        <w:ind w:left="6251" w:hanging="360"/>
      </w:pPr>
    </w:lvl>
    <w:lvl w:ilvl="8" w:tplc="CA2EFC30">
      <w:start w:val="1"/>
      <w:numFmt w:val="lowerRoman"/>
      <w:lvlText w:val="%9."/>
      <w:lvlJc w:val="right"/>
      <w:pPr>
        <w:ind w:left="6971" w:hanging="180"/>
      </w:pPr>
    </w:lvl>
  </w:abstractNum>
  <w:abstractNum w:abstractNumId="7" w15:restartNumberingAfterBreak="0">
    <w:nsid w:val="7A42184A"/>
    <w:multiLevelType w:val="multilevel"/>
    <w:tmpl w:val="F936516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7562874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259575">
    <w:abstractNumId w:val="4"/>
  </w:num>
  <w:num w:numId="3" w16cid:durableId="643435026">
    <w:abstractNumId w:val="6"/>
  </w:num>
  <w:num w:numId="4" w16cid:durableId="2062167019">
    <w:abstractNumId w:val="0"/>
  </w:num>
  <w:num w:numId="5" w16cid:durableId="759371920">
    <w:abstractNumId w:val="7"/>
  </w:num>
  <w:num w:numId="6" w16cid:durableId="186064163">
    <w:abstractNumId w:val="5"/>
  </w:num>
  <w:num w:numId="7" w16cid:durableId="1274173210">
    <w:abstractNumId w:val="2"/>
  </w:num>
  <w:num w:numId="8" w16cid:durableId="66108616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dauskienė, Dalia">
    <w15:presenceInfo w15:providerId="AD" w15:userId="S-1-5-21-4099008889-4223664866-690480847-11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897"/>
    <w:rsid w:val="000739E7"/>
    <w:rsid w:val="001E7704"/>
    <w:rsid w:val="002D7897"/>
    <w:rsid w:val="00766F48"/>
    <w:rsid w:val="008B36FC"/>
    <w:rsid w:val="009D6CD6"/>
    <w:rsid w:val="00C371CF"/>
    <w:rsid w:val="00D22484"/>
    <w:rsid w:val="00D2409A"/>
    <w:rsid w:val="00E51D62"/>
    <w:rsid w:val="00E93E7A"/>
    <w:rsid w:val="00EF5F87"/>
    <w:rsid w:val="00F11E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9169"/>
  <w15:docId w15:val="{01F23E62-C12F-4C96-9D80-C21E647B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1544</Words>
  <Characters>881</Characters>
  <Application>Microsoft Office Word</Application>
  <DocSecurity>0</DocSecurity>
  <Lines>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dcterms:created xsi:type="dcterms:W3CDTF">2025-02-17T13:48:00Z</dcterms:created>
  <dcterms:modified xsi:type="dcterms:W3CDTF">2025-02-18T14:17:00Z</dcterms:modified>
</cp:coreProperties>
</file>